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3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10"/>
        <w:gridCol w:w="571"/>
        <w:gridCol w:w="1143"/>
        <w:gridCol w:w="896"/>
        <w:gridCol w:w="822"/>
        <w:gridCol w:w="2172"/>
        <w:gridCol w:w="543"/>
        <w:gridCol w:w="673"/>
      </w:tblGrid>
      <w:tr w:rsidR="00EE578F" w:rsidRPr="00C21070" w14:paraId="72F3D28C" w14:textId="77777777" w:rsidTr="00C431EC">
        <w:tc>
          <w:tcPr>
            <w:tcW w:w="9930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01223CA" w14:textId="77777777" w:rsidR="00EE578F" w:rsidRPr="00C21070" w:rsidRDefault="00EE578F" w:rsidP="00C431EC">
            <w:pPr>
              <w:jc w:val="both"/>
              <w:rPr>
                <w:b/>
                <w:sz w:val="28"/>
              </w:rPr>
            </w:pPr>
            <w:bookmarkStart w:id="0" w:name="_GoBack"/>
            <w:bookmarkEnd w:id="0"/>
            <w:r w:rsidRPr="00C21070">
              <w:br w:type="page"/>
            </w:r>
            <w:r w:rsidRPr="00C21070">
              <w:rPr>
                <w:b/>
                <w:sz w:val="28"/>
              </w:rPr>
              <w:t>B-III – Charakteristika studijního předmětu</w:t>
            </w:r>
          </w:p>
        </w:tc>
      </w:tr>
      <w:tr w:rsidR="00EE578F" w:rsidRPr="00C21070" w14:paraId="2FAF78A6" w14:textId="77777777" w:rsidTr="00C431EC">
        <w:tc>
          <w:tcPr>
            <w:tcW w:w="3110" w:type="dxa"/>
            <w:tcBorders>
              <w:top w:val="double" w:sz="4" w:space="0" w:color="auto"/>
            </w:tcBorders>
            <w:shd w:val="clear" w:color="auto" w:fill="F7CAAC"/>
          </w:tcPr>
          <w:p w14:paraId="0EE140B8" w14:textId="77777777" w:rsidR="00EE578F" w:rsidRPr="00C21070" w:rsidRDefault="00EE578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Název studijního předmětu</w:t>
            </w:r>
          </w:p>
        </w:tc>
        <w:tc>
          <w:tcPr>
            <w:tcW w:w="6820" w:type="dxa"/>
            <w:gridSpan w:val="7"/>
            <w:tcBorders>
              <w:top w:val="double" w:sz="4" w:space="0" w:color="auto"/>
            </w:tcBorders>
          </w:tcPr>
          <w:p w14:paraId="727C900F" w14:textId="77777777" w:rsidR="00EE578F" w:rsidRPr="00C21070" w:rsidRDefault="00EE578F" w:rsidP="00C431EC">
            <w:r w:rsidRPr="00C21070">
              <w:t>Počítačové zpracování dat</w:t>
            </w:r>
          </w:p>
        </w:tc>
      </w:tr>
      <w:tr w:rsidR="00EE578F" w:rsidRPr="00C21070" w14:paraId="04CF2E1E" w14:textId="77777777" w:rsidTr="00C431EC">
        <w:trPr>
          <w:trHeight w:val="249"/>
        </w:trPr>
        <w:tc>
          <w:tcPr>
            <w:tcW w:w="3110" w:type="dxa"/>
            <w:shd w:val="clear" w:color="auto" w:fill="F7CAAC"/>
          </w:tcPr>
          <w:p w14:paraId="79B4530A" w14:textId="77777777" w:rsidR="00EE578F" w:rsidRPr="00C21070" w:rsidRDefault="00EE578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Typ předmětu</w:t>
            </w:r>
          </w:p>
        </w:tc>
        <w:tc>
          <w:tcPr>
            <w:tcW w:w="3432" w:type="dxa"/>
            <w:gridSpan w:val="4"/>
          </w:tcPr>
          <w:p w14:paraId="15E2A590" w14:textId="77777777" w:rsidR="00EE578F" w:rsidRPr="00C21070" w:rsidRDefault="00EE578F" w:rsidP="00C431EC">
            <w:r>
              <w:t>p</w:t>
            </w:r>
            <w:r w:rsidRPr="00C21070">
              <w:t>ovinně volitelný „PV“</w:t>
            </w:r>
          </w:p>
        </w:tc>
        <w:tc>
          <w:tcPr>
            <w:tcW w:w="2715" w:type="dxa"/>
            <w:gridSpan w:val="2"/>
            <w:shd w:val="clear" w:color="auto" w:fill="F7CAAC"/>
          </w:tcPr>
          <w:p w14:paraId="32F653C3" w14:textId="77777777" w:rsidR="00EE578F" w:rsidRPr="00C21070" w:rsidRDefault="00EE578F" w:rsidP="00C431EC">
            <w:r w:rsidRPr="00C21070">
              <w:rPr>
                <w:b/>
              </w:rPr>
              <w:t>doporučený ročník / semestr</w:t>
            </w:r>
          </w:p>
        </w:tc>
        <w:tc>
          <w:tcPr>
            <w:tcW w:w="673" w:type="dxa"/>
          </w:tcPr>
          <w:p w14:paraId="2EF84080" w14:textId="77777777" w:rsidR="00EE578F" w:rsidRPr="00C21070" w:rsidRDefault="00EE578F" w:rsidP="00C431EC">
            <w:r w:rsidRPr="00C21070">
              <w:t>1/L</w:t>
            </w:r>
          </w:p>
        </w:tc>
      </w:tr>
      <w:tr w:rsidR="00EE578F" w:rsidRPr="00C21070" w14:paraId="31558A75" w14:textId="77777777" w:rsidTr="00C431EC">
        <w:tc>
          <w:tcPr>
            <w:tcW w:w="3110" w:type="dxa"/>
            <w:shd w:val="clear" w:color="auto" w:fill="F7CAAC"/>
          </w:tcPr>
          <w:p w14:paraId="1B28F08B" w14:textId="77777777" w:rsidR="00EE578F" w:rsidRPr="00C21070" w:rsidRDefault="00EE578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Rozsah studijního předmětu</w:t>
            </w:r>
          </w:p>
        </w:tc>
        <w:tc>
          <w:tcPr>
            <w:tcW w:w="1714" w:type="dxa"/>
            <w:gridSpan w:val="2"/>
          </w:tcPr>
          <w:p w14:paraId="0CA0CE74" w14:textId="77777777" w:rsidR="00EE578F" w:rsidRPr="00C21070" w:rsidRDefault="00EE578F" w:rsidP="00C431EC">
            <w:r w:rsidRPr="00C21070">
              <w:t>26c</w:t>
            </w:r>
          </w:p>
        </w:tc>
        <w:tc>
          <w:tcPr>
            <w:tcW w:w="896" w:type="dxa"/>
            <w:shd w:val="clear" w:color="auto" w:fill="F7CAAC"/>
          </w:tcPr>
          <w:p w14:paraId="101CF656" w14:textId="77777777" w:rsidR="00EE578F" w:rsidRPr="00C21070" w:rsidRDefault="00EE578F" w:rsidP="00C431EC">
            <w:pPr>
              <w:rPr>
                <w:b/>
              </w:rPr>
            </w:pPr>
            <w:r w:rsidRPr="00C21070">
              <w:rPr>
                <w:b/>
              </w:rPr>
              <w:t xml:space="preserve">hod. </w:t>
            </w:r>
          </w:p>
        </w:tc>
        <w:tc>
          <w:tcPr>
            <w:tcW w:w="822" w:type="dxa"/>
          </w:tcPr>
          <w:p w14:paraId="4222EB94" w14:textId="77777777" w:rsidR="00EE578F" w:rsidRPr="00C21070" w:rsidRDefault="00EE578F" w:rsidP="00C431EC">
            <w:r w:rsidRPr="00C21070">
              <w:t>26</w:t>
            </w:r>
          </w:p>
        </w:tc>
        <w:tc>
          <w:tcPr>
            <w:tcW w:w="2172" w:type="dxa"/>
            <w:shd w:val="clear" w:color="auto" w:fill="F7CAAC"/>
          </w:tcPr>
          <w:p w14:paraId="50B4584B" w14:textId="77777777" w:rsidR="00EE578F" w:rsidRPr="00C21070" w:rsidRDefault="00EE578F" w:rsidP="00C431EC">
            <w:pPr>
              <w:rPr>
                <w:b/>
              </w:rPr>
            </w:pPr>
            <w:r w:rsidRPr="00C21070">
              <w:rPr>
                <w:b/>
              </w:rPr>
              <w:t>kreditů</w:t>
            </w:r>
          </w:p>
        </w:tc>
        <w:tc>
          <w:tcPr>
            <w:tcW w:w="1216" w:type="dxa"/>
            <w:gridSpan w:val="2"/>
          </w:tcPr>
          <w:p w14:paraId="31AC12AF" w14:textId="77777777" w:rsidR="00EE578F" w:rsidRPr="00C21070" w:rsidRDefault="00EE578F" w:rsidP="00C431EC">
            <w:r w:rsidRPr="00C21070">
              <w:t>3</w:t>
            </w:r>
          </w:p>
        </w:tc>
      </w:tr>
      <w:tr w:rsidR="00EE578F" w:rsidRPr="00C21070" w14:paraId="23C6DB5F" w14:textId="77777777" w:rsidTr="00C431EC">
        <w:tc>
          <w:tcPr>
            <w:tcW w:w="3110" w:type="dxa"/>
            <w:shd w:val="clear" w:color="auto" w:fill="F7CAAC"/>
          </w:tcPr>
          <w:p w14:paraId="39AD7DE6" w14:textId="77777777" w:rsidR="00EE578F" w:rsidRPr="00C21070" w:rsidRDefault="00EE578F" w:rsidP="00C431EC">
            <w:pPr>
              <w:rPr>
                <w:b/>
              </w:rPr>
            </w:pPr>
            <w:proofErr w:type="spellStart"/>
            <w:r w:rsidRPr="00C21070">
              <w:rPr>
                <w:b/>
              </w:rPr>
              <w:t>Prerekvizity</w:t>
            </w:r>
            <w:proofErr w:type="spellEnd"/>
            <w:r w:rsidRPr="00C21070">
              <w:rPr>
                <w:b/>
              </w:rPr>
              <w:t xml:space="preserve">, </w:t>
            </w:r>
            <w:proofErr w:type="spellStart"/>
            <w:r w:rsidRPr="00C21070">
              <w:rPr>
                <w:b/>
              </w:rPr>
              <w:t>korekvizity</w:t>
            </w:r>
            <w:proofErr w:type="spellEnd"/>
            <w:r w:rsidRPr="00C21070">
              <w:rPr>
                <w:b/>
              </w:rPr>
              <w:t>, ekvivalence</w:t>
            </w:r>
          </w:p>
        </w:tc>
        <w:tc>
          <w:tcPr>
            <w:tcW w:w="6820" w:type="dxa"/>
            <w:gridSpan w:val="7"/>
          </w:tcPr>
          <w:p w14:paraId="4FC3C0C3" w14:textId="77777777" w:rsidR="00EE578F" w:rsidRPr="00C21070" w:rsidRDefault="00EE578F" w:rsidP="00C431EC"/>
        </w:tc>
      </w:tr>
      <w:tr w:rsidR="00EE578F" w:rsidRPr="00C21070" w14:paraId="2DBF193D" w14:textId="77777777" w:rsidTr="00C431EC">
        <w:tc>
          <w:tcPr>
            <w:tcW w:w="3110" w:type="dxa"/>
            <w:shd w:val="clear" w:color="auto" w:fill="F7CAAC"/>
          </w:tcPr>
          <w:p w14:paraId="1EDA9FE2" w14:textId="77777777" w:rsidR="00EE578F" w:rsidRPr="00C21070" w:rsidRDefault="00EE578F" w:rsidP="00C431EC">
            <w:pPr>
              <w:rPr>
                <w:b/>
              </w:rPr>
            </w:pPr>
            <w:r w:rsidRPr="00C21070">
              <w:rPr>
                <w:b/>
              </w:rPr>
              <w:t>Způsob ověření studijních výsledků</w:t>
            </w:r>
          </w:p>
        </w:tc>
        <w:tc>
          <w:tcPr>
            <w:tcW w:w="3432" w:type="dxa"/>
            <w:gridSpan w:val="4"/>
          </w:tcPr>
          <w:p w14:paraId="443468CF" w14:textId="77777777" w:rsidR="00EE578F" w:rsidRPr="00C21070" w:rsidRDefault="00EE578F" w:rsidP="00C431EC">
            <w:r w:rsidRPr="00C21070">
              <w:t>klasifikovaný zápočet</w:t>
            </w:r>
          </w:p>
        </w:tc>
        <w:tc>
          <w:tcPr>
            <w:tcW w:w="2172" w:type="dxa"/>
            <w:shd w:val="clear" w:color="auto" w:fill="F7CAAC"/>
          </w:tcPr>
          <w:p w14:paraId="29A5A085" w14:textId="77777777" w:rsidR="00EE578F" w:rsidRPr="00C21070" w:rsidRDefault="00EE578F" w:rsidP="00C431EC">
            <w:pPr>
              <w:rPr>
                <w:b/>
              </w:rPr>
            </w:pPr>
            <w:r w:rsidRPr="00C21070">
              <w:rPr>
                <w:b/>
              </w:rPr>
              <w:t>Forma výuky</w:t>
            </w:r>
          </w:p>
        </w:tc>
        <w:tc>
          <w:tcPr>
            <w:tcW w:w="1216" w:type="dxa"/>
            <w:gridSpan w:val="2"/>
          </w:tcPr>
          <w:p w14:paraId="520BE78E" w14:textId="77777777" w:rsidR="00EE578F" w:rsidRPr="00C21070" w:rsidRDefault="00EE578F" w:rsidP="00C431EC">
            <w:r w:rsidRPr="00C21070">
              <w:t>cvičení</w:t>
            </w:r>
          </w:p>
        </w:tc>
      </w:tr>
      <w:tr w:rsidR="00EE578F" w:rsidRPr="00C21070" w14:paraId="40DD2AC9" w14:textId="77777777" w:rsidTr="00C431EC">
        <w:tc>
          <w:tcPr>
            <w:tcW w:w="3110" w:type="dxa"/>
            <w:shd w:val="clear" w:color="auto" w:fill="F7CAAC"/>
          </w:tcPr>
          <w:p w14:paraId="17380D28" w14:textId="77777777" w:rsidR="00EE578F" w:rsidRPr="00C21070" w:rsidRDefault="00EE578F" w:rsidP="00C431EC">
            <w:pPr>
              <w:rPr>
                <w:b/>
              </w:rPr>
            </w:pPr>
            <w:r w:rsidRPr="00C21070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20" w:type="dxa"/>
            <w:gridSpan w:val="7"/>
            <w:tcBorders>
              <w:bottom w:val="nil"/>
            </w:tcBorders>
          </w:tcPr>
          <w:p w14:paraId="5C5D82C2" w14:textId="77777777" w:rsidR="00EE578F" w:rsidRPr="00C21070" w:rsidRDefault="00EE578F" w:rsidP="00C431EC">
            <w:pPr>
              <w:jc w:val="both"/>
              <w:rPr>
                <w:lang w:eastAsia="en-US"/>
              </w:rPr>
            </w:pPr>
            <w:r w:rsidRPr="00C21070">
              <w:rPr>
                <w:lang w:eastAsia="en-US"/>
              </w:rPr>
              <w:t xml:space="preserve">Způsob zakončení </w:t>
            </w:r>
            <w:proofErr w:type="gramStart"/>
            <w:r w:rsidRPr="00C21070">
              <w:rPr>
                <w:lang w:eastAsia="en-US"/>
              </w:rPr>
              <w:t>předmětu - klasifikovaný</w:t>
            </w:r>
            <w:proofErr w:type="gramEnd"/>
            <w:r w:rsidRPr="00C21070">
              <w:rPr>
                <w:lang w:eastAsia="en-US"/>
              </w:rPr>
              <w:t xml:space="preserve"> zápočet</w:t>
            </w:r>
          </w:p>
          <w:p w14:paraId="0A6E3468" w14:textId="77777777" w:rsidR="00EE578F" w:rsidRPr="00C21070" w:rsidRDefault="00EE578F" w:rsidP="00C431EC">
            <w:pPr>
              <w:jc w:val="both"/>
            </w:pPr>
            <w:r w:rsidRPr="00C21070">
              <w:rPr>
                <w:lang w:eastAsia="en-US"/>
              </w:rPr>
              <w:t>Požadavky ke klasifikovanému zápočtu</w:t>
            </w:r>
            <w:r>
              <w:rPr>
                <w:lang w:eastAsia="en-US"/>
              </w:rPr>
              <w:t xml:space="preserve">: </w:t>
            </w:r>
            <w:r w:rsidRPr="00C21070">
              <w:t>80 % aktivní účast ve cvičeních v průběhu semestru</w:t>
            </w:r>
            <w:r>
              <w:t xml:space="preserve">. </w:t>
            </w:r>
            <w:r w:rsidRPr="00C21070">
              <w:t>Absolvování tří průběžných testů v průběhu semestru</w:t>
            </w:r>
            <w:r>
              <w:t>. M</w:t>
            </w:r>
            <w:r w:rsidRPr="00C21070">
              <w:t>aximální možný počet dosažitelných bodů ze všech tří průběžných testů je 30. Testy musí být napsány na alespoň 60 % (18 bodů).</w:t>
            </w:r>
            <w:r>
              <w:t xml:space="preserve"> </w:t>
            </w:r>
            <w:r w:rsidRPr="00C21070">
              <w:t xml:space="preserve">Pokud student není úspěšný ve všech průběžných testech v průběhu semestru, absolvuje opravný test z látky celého semestru ve zkušebních termínech vypsaných v systému </w:t>
            </w:r>
            <w:proofErr w:type="spellStart"/>
            <w:r w:rsidRPr="00C21070">
              <w:t>Stag</w:t>
            </w:r>
            <w:proofErr w:type="spellEnd"/>
            <w:r w:rsidRPr="00C21070">
              <w:t>. Vždy je nutné se na termín přihlásit.</w:t>
            </w:r>
            <w:r>
              <w:t xml:space="preserve"> </w:t>
            </w:r>
            <w:r w:rsidRPr="00C21070">
              <w:t>Maximální možný počet dosažitelných bodů z praktického testu je 30. Praktický test musí být napsán na alespoň 60 %.</w:t>
            </w:r>
          </w:p>
        </w:tc>
      </w:tr>
      <w:tr w:rsidR="00EE578F" w:rsidRPr="00C21070" w14:paraId="6511294D" w14:textId="77777777" w:rsidTr="00C431EC">
        <w:trPr>
          <w:trHeight w:val="60"/>
        </w:trPr>
        <w:tc>
          <w:tcPr>
            <w:tcW w:w="9930" w:type="dxa"/>
            <w:gridSpan w:val="8"/>
            <w:tcBorders>
              <w:top w:val="nil"/>
            </w:tcBorders>
          </w:tcPr>
          <w:p w14:paraId="7FBF32EA" w14:textId="77777777" w:rsidR="00EE578F" w:rsidRPr="00AD7D98" w:rsidRDefault="00EE578F" w:rsidP="00C431EC">
            <w:pPr>
              <w:jc w:val="both"/>
              <w:rPr>
                <w:sz w:val="10"/>
                <w:szCs w:val="16"/>
              </w:rPr>
            </w:pPr>
          </w:p>
        </w:tc>
      </w:tr>
      <w:tr w:rsidR="00EE578F" w:rsidRPr="00C21070" w14:paraId="0708B333" w14:textId="77777777" w:rsidTr="00C431EC">
        <w:trPr>
          <w:trHeight w:val="197"/>
        </w:trPr>
        <w:tc>
          <w:tcPr>
            <w:tcW w:w="3110" w:type="dxa"/>
            <w:tcBorders>
              <w:top w:val="nil"/>
            </w:tcBorders>
            <w:shd w:val="clear" w:color="auto" w:fill="F7CAAC"/>
          </w:tcPr>
          <w:p w14:paraId="5E6A5732" w14:textId="77777777" w:rsidR="00EE578F" w:rsidRPr="00C21070" w:rsidRDefault="00EE578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Garant předmětu</w:t>
            </w:r>
          </w:p>
        </w:tc>
        <w:tc>
          <w:tcPr>
            <w:tcW w:w="6820" w:type="dxa"/>
            <w:gridSpan w:val="7"/>
            <w:tcBorders>
              <w:top w:val="nil"/>
            </w:tcBorders>
          </w:tcPr>
          <w:p w14:paraId="30A00C68" w14:textId="77777777" w:rsidR="00EE578F" w:rsidRPr="00C21070" w:rsidRDefault="00EE578F" w:rsidP="00C431EC">
            <w:pPr>
              <w:jc w:val="both"/>
            </w:pPr>
            <w:r w:rsidRPr="00C21070">
              <w:t>Ing. Tomáš Urbánek, Ph.D.</w:t>
            </w:r>
          </w:p>
        </w:tc>
      </w:tr>
      <w:tr w:rsidR="00EE578F" w:rsidRPr="00C21070" w14:paraId="6D4C4BAD" w14:textId="77777777" w:rsidTr="00C431EC">
        <w:trPr>
          <w:trHeight w:val="243"/>
        </w:trPr>
        <w:tc>
          <w:tcPr>
            <w:tcW w:w="3110" w:type="dxa"/>
            <w:tcBorders>
              <w:top w:val="nil"/>
            </w:tcBorders>
            <w:shd w:val="clear" w:color="auto" w:fill="F7CAAC"/>
          </w:tcPr>
          <w:p w14:paraId="73CF4E97" w14:textId="77777777" w:rsidR="00EE578F" w:rsidRPr="00C21070" w:rsidRDefault="00EE578F" w:rsidP="00C431EC">
            <w:pPr>
              <w:rPr>
                <w:b/>
              </w:rPr>
            </w:pPr>
            <w:r w:rsidRPr="00C21070">
              <w:rPr>
                <w:b/>
              </w:rPr>
              <w:t>Zapojení garanta do výuky předmětu</w:t>
            </w:r>
          </w:p>
        </w:tc>
        <w:tc>
          <w:tcPr>
            <w:tcW w:w="6820" w:type="dxa"/>
            <w:gridSpan w:val="7"/>
            <w:tcBorders>
              <w:top w:val="nil"/>
            </w:tcBorders>
          </w:tcPr>
          <w:p w14:paraId="7306F75B" w14:textId="77777777" w:rsidR="00EE578F" w:rsidRPr="00C21070" w:rsidRDefault="00EE578F" w:rsidP="00C431EC">
            <w:pPr>
              <w:jc w:val="both"/>
            </w:pPr>
            <w:r w:rsidRPr="00C21070">
              <w:t>Garant stanovuje koncepci cvičení a dohlíží na jejich jednotné vedení. Dále se podílí na výuce ve cvičeních.</w:t>
            </w:r>
          </w:p>
        </w:tc>
      </w:tr>
      <w:tr w:rsidR="00EE578F" w:rsidRPr="00C21070" w14:paraId="33E40263" w14:textId="77777777" w:rsidTr="00C431EC">
        <w:tc>
          <w:tcPr>
            <w:tcW w:w="3110" w:type="dxa"/>
            <w:shd w:val="clear" w:color="auto" w:fill="F7CAAC"/>
          </w:tcPr>
          <w:p w14:paraId="23002229" w14:textId="77777777" w:rsidR="00EE578F" w:rsidRPr="00C21070" w:rsidRDefault="00EE578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Vyučující</w:t>
            </w:r>
          </w:p>
        </w:tc>
        <w:tc>
          <w:tcPr>
            <w:tcW w:w="6820" w:type="dxa"/>
            <w:gridSpan w:val="7"/>
            <w:tcBorders>
              <w:bottom w:val="nil"/>
            </w:tcBorders>
          </w:tcPr>
          <w:p w14:paraId="572B518A" w14:textId="77777777" w:rsidR="00EE578F" w:rsidRPr="00C21070" w:rsidRDefault="00EE578F" w:rsidP="00C431EC">
            <w:pPr>
              <w:jc w:val="both"/>
            </w:pPr>
            <w:r w:rsidRPr="00C21070">
              <w:t>Ing. Tomáš Urbánek, Ph.D. – cvičení (60 %)</w:t>
            </w:r>
            <w:r>
              <w:t xml:space="preserve">, </w:t>
            </w:r>
            <w:r w:rsidRPr="00C21070">
              <w:t>Ing. Aleš Kunčar – cvičení (40 %)</w:t>
            </w:r>
          </w:p>
        </w:tc>
      </w:tr>
      <w:tr w:rsidR="00EE578F" w:rsidRPr="00C21070" w14:paraId="1DAEC3CF" w14:textId="77777777" w:rsidTr="00C431EC">
        <w:trPr>
          <w:trHeight w:val="60"/>
        </w:trPr>
        <w:tc>
          <w:tcPr>
            <w:tcW w:w="9930" w:type="dxa"/>
            <w:gridSpan w:val="8"/>
            <w:tcBorders>
              <w:top w:val="nil"/>
            </w:tcBorders>
          </w:tcPr>
          <w:p w14:paraId="4D3C4EFB" w14:textId="77777777" w:rsidR="00EE578F" w:rsidRPr="00C21070" w:rsidRDefault="00EE578F" w:rsidP="00C431EC">
            <w:pPr>
              <w:jc w:val="both"/>
              <w:rPr>
                <w:sz w:val="12"/>
              </w:rPr>
            </w:pPr>
          </w:p>
        </w:tc>
      </w:tr>
      <w:tr w:rsidR="00EE578F" w:rsidRPr="00C21070" w14:paraId="290B63C7" w14:textId="77777777" w:rsidTr="00C431EC">
        <w:tc>
          <w:tcPr>
            <w:tcW w:w="3110" w:type="dxa"/>
            <w:shd w:val="clear" w:color="auto" w:fill="F7CAAC"/>
          </w:tcPr>
          <w:p w14:paraId="549AA0C2" w14:textId="77777777" w:rsidR="00EE578F" w:rsidRPr="00C21070" w:rsidRDefault="00EE578F" w:rsidP="00C431EC">
            <w:pPr>
              <w:rPr>
                <w:b/>
              </w:rPr>
            </w:pPr>
            <w:r w:rsidRPr="00C21070">
              <w:rPr>
                <w:b/>
              </w:rPr>
              <w:t>Stručná anotace předmětu</w:t>
            </w:r>
          </w:p>
        </w:tc>
        <w:tc>
          <w:tcPr>
            <w:tcW w:w="6820" w:type="dxa"/>
            <w:gridSpan w:val="7"/>
            <w:tcBorders>
              <w:bottom w:val="nil"/>
            </w:tcBorders>
          </w:tcPr>
          <w:p w14:paraId="4B161408" w14:textId="77777777" w:rsidR="00EE578F" w:rsidRPr="00C21070" w:rsidRDefault="00EE578F" w:rsidP="00C431EC">
            <w:pPr>
              <w:jc w:val="both"/>
            </w:pPr>
          </w:p>
        </w:tc>
      </w:tr>
      <w:tr w:rsidR="00EE578F" w:rsidRPr="00C21070" w14:paraId="626A5C10" w14:textId="77777777" w:rsidTr="00C431EC">
        <w:trPr>
          <w:trHeight w:val="2249"/>
        </w:trPr>
        <w:tc>
          <w:tcPr>
            <w:tcW w:w="9930" w:type="dxa"/>
            <w:gridSpan w:val="8"/>
            <w:tcBorders>
              <w:top w:val="nil"/>
              <w:bottom w:val="single" w:sz="12" w:space="0" w:color="auto"/>
            </w:tcBorders>
          </w:tcPr>
          <w:p w14:paraId="34FFA036" w14:textId="77777777" w:rsidR="00EE578F" w:rsidRPr="00C21070" w:rsidRDefault="00EE578F" w:rsidP="00C431EC">
            <w:pPr>
              <w:jc w:val="both"/>
            </w:pPr>
            <w:r w:rsidRPr="00C21070">
              <w:t>Cílem předmětu je rozšířit znalosti a dovednosti studentů v oblasti rychlého a efektivního zpracování dat včetně využití těchto znalostí a dovedností v</w:t>
            </w:r>
            <w:ins w:id="1" w:author="Tomáš Urbánek" w:date="2022-09-07T12:00:00Z">
              <w:r w:rsidR="00BD221C">
                <w:t>e sportovním managementu</w:t>
              </w:r>
            </w:ins>
            <w:del w:id="2" w:author="Tomáš Urbánek" w:date="2022-09-07T12:00:00Z">
              <w:r w:rsidRPr="00C21070" w:rsidDel="00BD221C">
                <w:delText xml:space="preserve"> podnikové praxi</w:delText>
              </w:r>
            </w:del>
            <w:r w:rsidRPr="00C21070">
              <w:t>. Hlavním úkolem je pak získání praktických dovedností práce s většími objemy dat</w:t>
            </w:r>
            <w:ins w:id="3" w:author="Tomáš Urbánek" w:date="2022-09-07T12:01:00Z">
              <w:r w:rsidR="00BD221C">
                <w:t xml:space="preserve"> </w:t>
              </w:r>
            </w:ins>
            <w:ins w:id="4" w:author="Tomáš Urbánek" w:date="2022-09-07T12:03:00Z">
              <w:r w:rsidR="00BD221C">
                <w:t>souvisejících se sportem a je</w:t>
              </w:r>
            </w:ins>
            <w:ins w:id="5" w:author="Tomáš Urbánek" w:date="2022-09-07T12:07:00Z">
              <w:r w:rsidR="00BD221C">
                <w:t>ho</w:t>
              </w:r>
            </w:ins>
            <w:ins w:id="6" w:author="Tomáš Urbánek" w:date="2022-09-07T12:03:00Z">
              <w:r w:rsidR="00BD221C">
                <w:t xml:space="preserve"> řízením</w:t>
              </w:r>
            </w:ins>
            <w:ins w:id="7" w:author="Tomáš Urbánek" w:date="2022-09-07T12:05:00Z">
              <w:r w:rsidR="00BD221C">
                <w:t>. Z</w:t>
              </w:r>
            </w:ins>
            <w:ins w:id="8" w:author="Tomáš Urbánek" w:date="2022-09-07T12:03:00Z">
              <w:r w:rsidR="00BD221C">
                <w:t>ejména</w:t>
              </w:r>
            </w:ins>
            <w:ins w:id="9" w:author="Tomáš Urbánek" w:date="2022-09-07T12:05:00Z">
              <w:r w:rsidR="00BD221C">
                <w:t>,</w:t>
              </w:r>
            </w:ins>
            <w:ins w:id="10" w:author="Tomáš Urbánek" w:date="2022-09-07T12:03:00Z">
              <w:r w:rsidR="00BD221C">
                <w:t xml:space="preserve"> aby bylo možné </w:t>
              </w:r>
            </w:ins>
            <w:ins w:id="11" w:author="Tomáš Urbánek" w:date="2022-09-07T12:04:00Z">
              <w:r w:rsidR="00BD221C">
                <w:t>doc</w:t>
              </w:r>
            </w:ins>
            <w:ins w:id="12" w:author="Tomáš Urbánek" w:date="2022-09-07T12:05:00Z">
              <w:r w:rsidR="00BD221C">
                <w:t>í</w:t>
              </w:r>
            </w:ins>
            <w:ins w:id="13" w:author="Tomáš Urbánek" w:date="2022-09-07T12:04:00Z">
              <w:r w:rsidR="00BD221C">
                <w:t xml:space="preserve">lit </w:t>
              </w:r>
            </w:ins>
            <w:ins w:id="14" w:author="Tomáš Urbánek" w:date="2022-09-07T12:05:00Z">
              <w:r w:rsidR="00BD221C">
                <w:t>správných</w:t>
              </w:r>
            </w:ins>
            <w:ins w:id="15" w:author="Tomáš Urbánek" w:date="2022-09-07T12:04:00Z">
              <w:r w:rsidR="00BD221C">
                <w:t xml:space="preserve"> rozhod</w:t>
              </w:r>
            </w:ins>
            <w:ins w:id="16" w:author="Tomáš Urbánek" w:date="2022-09-07T12:05:00Z">
              <w:r w:rsidR="00BD221C">
                <w:t>nutí</w:t>
              </w:r>
            </w:ins>
            <w:ins w:id="17" w:author="Tomáš Urbánek" w:date="2022-09-07T12:04:00Z">
              <w:r w:rsidR="00BD221C">
                <w:t xml:space="preserve"> </w:t>
              </w:r>
            </w:ins>
            <w:ins w:id="18" w:author="Tomáš Urbánek" w:date="2022-09-07T12:05:00Z">
              <w:r w:rsidR="00BD221C">
                <w:t xml:space="preserve">v návaznosti </w:t>
              </w:r>
            </w:ins>
            <w:ins w:id="19" w:author="Tomáš Urbánek" w:date="2022-09-07T12:06:00Z">
              <w:r w:rsidR="00BD221C">
                <w:t xml:space="preserve">na </w:t>
              </w:r>
            </w:ins>
            <w:ins w:id="20" w:author="Tomáš Urbánek" w:date="2022-09-07T12:04:00Z">
              <w:r w:rsidR="00BD221C">
                <w:t>mana</w:t>
              </w:r>
            </w:ins>
            <w:ins w:id="21" w:author="Tomáš Urbánek" w:date="2022-09-07T12:07:00Z">
              <w:r w:rsidR="00BD221C">
                <w:t>ž</w:t>
              </w:r>
            </w:ins>
            <w:ins w:id="22" w:author="Tomáš Urbánek" w:date="2022-09-07T12:04:00Z">
              <w:r w:rsidR="00BD221C">
                <w:t>e</w:t>
              </w:r>
            </w:ins>
            <w:ins w:id="23" w:author="Tomáš Urbánek" w:date="2022-09-07T12:07:00Z">
              <w:r w:rsidR="00BD221C">
                <w:t>rské rozhodování</w:t>
              </w:r>
            </w:ins>
            <w:del w:id="24" w:author="Tomáš Urbánek" w:date="2022-09-07T12:04:00Z">
              <w:r w:rsidRPr="00C21070" w:rsidDel="00BD221C">
                <w:delText xml:space="preserve"> a využití počítačové podpory pro jejich zpracování</w:delText>
              </w:r>
            </w:del>
            <w:r w:rsidRPr="00C21070">
              <w:t>.</w:t>
            </w:r>
            <w:ins w:id="25" w:author="Tomáš Urbánek" w:date="2022-09-07T12:03:00Z">
              <w:r w:rsidR="00BD221C">
                <w:t xml:space="preserve"> </w:t>
              </w:r>
            </w:ins>
          </w:p>
          <w:p w14:paraId="4DB20611" w14:textId="77777777" w:rsidR="00EE578F" w:rsidRPr="00C21070" w:rsidRDefault="00EE578F" w:rsidP="00C431EC">
            <w:pPr>
              <w:jc w:val="both"/>
            </w:pPr>
            <w:r w:rsidRPr="00C21070">
              <w:t>V teoretické části předmětu se studenti seznámí se základními pojmy, principy a funkcemi zpracování datových modelů, modelováním entit a vztahů a jejich implementací.</w:t>
            </w:r>
          </w:p>
          <w:p w14:paraId="419F9AD5" w14:textId="77777777" w:rsidR="00EE578F" w:rsidRPr="00C21070" w:rsidRDefault="00EE578F" w:rsidP="00C431EC">
            <w:pPr>
              <w:jc w:val="both"/>
            </w:pPr>
            <w:r w:rsidRPr="00C21070">
              <w:t xml:space="preserve">V praktické části bude kladen důraz na samostatnou práci studenta s počítačem, ve cvičeních budou zpracovávány </w:t>
            </w:r>
            <w:proofErr w:type="spellStart"/>
            <w:r w:rsidRPr="00C21070">
              <w:t>tématicky</w:t>
            </w:r>
            <w:proofErr w:type="spellEnd"/>
            <w:r w:rsidRPr="00C21070">
              <w:t xml:space="preserve"> zaměřen</w:t>
            </w:r>
            <w:ins w:id="26" w:author="Tomáš Urbánek" w:date="2022-09-07T12:08:00Z">
              <w:r w:rsidR="00BD221C">
                <w:t>ých</w:t>
              </w:r>
            </w:ins>
            <w:del w:id="27" w:author="Tomáš Urbánek" w:date="2022-09-07T12:08:00Z">
              <w:r w:rsidRPr="00C21070" w:rsidDel="00BD221C">
                <w:delText>é</w:delText>
              </w:r>
            </w:del>
            <w:r w:rsidRPr="00C21070">
              <w:t xml:space="preserve"> ú</w:t>
            </w:r>
            <w:ins w:id="28" w:author="Tomáš Urbánek" w:date="2022-09-07T12:08:00Z">
              <w:r w:rsidR="00BD221C">
                <w:t>kolů</w:t>
              </w:r>
            </w:ins>
            <w:del w:id="29" w:author="Tomáš Urbánek" w:date="2022-09-07T12:08:00Z">
              <w:r w:rsidRPr="00C21070" w:rsidDel="00BD221C">
                <w:delText>lohy</w:delText>
              </w:r>
            </w:del>
            <w:r w:rsidRPr="00C21070">
              <w:t>. Pracuje se především s databázovými a tabulkovými procesory.</w:t>
            </w:r>
          </w:p>
          <w:p w14:paraId="2303C35C" w14:textId="77777777" w:rsidR="00EE578F" w:rsidRPr="00C21070" w:rsidRDefault="00EE578F" w:rsidP="00C431EC">
            <w:pPr>
              <w:jc w:val="both"/>
            </w:pPr>
            <w:r w:rsidRPr="00C21070">
              <w:t xml:space="preserve">Po absolvování předmětu budou studenti schopni pomocí těchto aplikací docílit rychlého a efektivního vyhodnocení dat s cílem podpořit manažerské </w:t>
            </w:r>
            <w:del w:id="30" w:author="Tomáš Urbánek" w:date="2022-09-07T12:02:00Z">
              <w:r w:rsidRPr="00C21070" w:rsidDel="00BD221C">
                <w:delText xml:space="preserve">rozhodovací </w:delText>
              </w:r>
            </w:del>
            <w:r w:rsidRPr="00C21070">
              <w:t>procesy.</w:t>
            </w:r>
          </w:p>
        </w:tc>
      </w:tr>
      <w:tr w:rsidR="00EE578F" w:rsidRPr="00C21070" w14:paraId="29DCB532" w14:textId="77777777" w:rsidTr="00C431EC">
        <w:trPr>
          <w:trHeight w:val="265"/>
        </w:trPr>
        <w:tc>
          <w:tcPr>
            <w:tcW w:w="3681" w:type="dxa"/>
            <w:gridSpan w:val="2"/>
            <w:tcBorders>
              <w:top w:val="nil"/>
            </w:tcBorders>
            <w:shd w:val="clear" w:color="auto" w:fill="F7CAAC"/>
          </w:tcPr>
          <w:p w14:paraId="255AC222" w14:textId="77777777" w:rsidR="00EE578F" w:rsidRPr="00C21070" w:rsidRDefault="00EE578F" w:rsidP="00C431EC">
            <w:pPr>
              <w:jc w:val="both"/>
            </w:pPr>
            <w:r w:rsidRPr="00C21070">
              <w:rPr>
                <w:b/>
              </w:rPr>
              <w:t>Studijní literatura a studijní pomůcky</w:t>
            </w:r>
          </w:p>
        </w:tc>
        <w:tc>
          <w:tcPr>
            <w:tcW w:w="6249" w:type="dxa"/>
            <w:gridSpan w:val="6"/>
            <w:tcBorders>
              <w:top w:val="nil"/>
              <w:bottom w:val="nil"/>
            </w:tcBorders>
          </w:tcPr>
          <w:p w14:paraId="25D6508B" w14:textId="77777777" w:rsidR="00EE578F" w:rsidRPr="00C21070" w:rsidRDefault="00EE578F" w:rsidP="00C431EC">
            <w:pPr>
              <w:jc w:val="both"/>
            </w:pPr>
          </w:p>
        </w:tc>
      </w:tr>
      <w:tr w:rsidR="00EE578F" w:rsidRPr="00C21070" w14:paraId="48AB7D75" w14:textId="77777777" w:rsidTr="00C431EC">
        <w:trPr>
          <w:trHeight w:val="567"/>
        </w:trPr>
        <w:tc>
          <w:tcPr>
            <w:tcW w:w="9930" w:type="dxa"/>
            <w:gridSpan w:val="8"/>
            <w:tcBorders>
              <w:top w:val="nil"/>
            </w:tcBorders>
          </w:tcPr>
          <w:p w14:paraId="13200AB2" w14:textId="77777777" w:rsidR="00EE578F" w:rsidRPr="00C21070" w:rsidRDefault="00EE578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Povinná literatura</w:t>
            </w:r>
          </w:p>
          <w:p w14:paraId="4F4705BC" w14:textId="77777777" w:rsidR="00EE578F" w:rsidRPr="00C21070" w:rsidRDefault="00EE578F" w:rsidP="00C431EC">
            <w:pPr>
              <w:jc w:val="both"/>
              <w:rPr>
                <w:b/>
              </w:rPr>
            </w:pPr>
            <w:r w:rsidRPr="00C21070">
              <w:rPr>
                <w:color w:val="000000"/>
                <w:shd w:val="clear" w:color="auto" w:fill="FFFFFF"/>
              </w:rPr>
              <w:t>BARILLA, J., SIMR, P., SÝKOROVÁ, K. </w:t>
            </w:r>
            <w:r w:rsidRPr="00C21070">
              <w:rPr>
                <w:i/>
                <w:iCs/>
                <w:color w:val="000000"/>
                <w:shd w:val="clear" w:color="auto" w:fill="FFFFFF"/>
              </w:rPr>
              <w:t>Microsoft Excel 2016: podrobná uživatelská příručka</w:t>
            </w:r>
            <w:r w:rsidRPr="00C21070">
              <w:rPr>
                <w:color w:val="000000"/>
                <w:shd w:val="clear" w:color="auto" w:fill="FFFFFF"/>
              </w:rPr>
              <w:t xml:space="preserve">. Brno: </w:t>
            </w:r>
            <w:proofErr w:type="spellStart"/>
            <w:r w:rsidRPr="00C21070">
              <w:rPr>
                <w:color w:val="000000"/>
                <w:shd w:val="clear" w:color="auto" w:fill="FFFFFF"/>
              </w:rPr>
              <w:t>Computer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21070">
              <w:rPr>
                <w:color w:val="000000"/>
                <w:shd w:val="clear" w:color="auto" w:fill="FFFFFF"/>
              </w:rPr>
              <w:t>Press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>, 2016, 456 s. ISBN 978-80-251-4838-9.</w:t>
            </w:r>
          </w:p>
          <w:p w14:paraId="72B3EA8A" w14:textId="77777777" w:rsidR="00EE578F" w:rsidRPr="00C21070" w:rsidRDefault="00EE578F" w:rsidP="00C431EC">
            <w:pPr>
              <w:jc w:val="both"/>
            </w:pPr>
            <w:r w:rsidRPr="00C21070">
              <w:t>BELKO, P. </w:t>
            </w:r>
            <w:r w:rsidRPr="00C21070">
              <w:rPr>
                <w:i/>
              </w:rPr>
              <w:t>Microsoft Access 2013: podrobná uživatelská příručka</w:t>
            </w:r>
            <w:r w:rsidRPr="00C21070">
              <w:t xml:space="preserve">. Brno: </w:t>
            </w:r>
            <w:proofErr w:type="spellStart"/>
            <w:r w:rsidRPr="00C21070">
              <w:t>Computer</w:t>
            </w:r>
            <w:proofErr w:type="spellEnd"/>
            <w:r w:rsidRPr="00C21070">
              <w:t xml:space="preserve"> </w:t>
            </w:r>
            <w:proofErr w:type="spellStart"/>
            <w:r w:rsidRPr="00C21070">
              <w:t>Press</w:t>
            </w:r>
            <w:proofErr w:type="spellEnd"/>
            <w:r w:rsidRPr="00C21070">
              <w:t>, 2014, 392 s. ISBN 978-80-251-4125-0.</w:t>
            </w:r>
          </w:p>
          <w:p w14:paraId="7B39A9E3" w14:textId="77777777" w:rsidR="00EE578F" w:rsidRPr="00C21070" w:rsidRDefault="00EE578F" w:rsidP="00C431EC">
            <w:pPr>
              <w:jc w:val="both"/>
            </w:pPr>
            <w:r w:rsidRPr="00C21070">
              <w:rPr>
                <w:color w:val="000000"/>
              </w:rPr>
              <w:t>LAURENČÍK, M. </w:t>
            </w:r>
            <w:r w:rsidRPr="00C21070">
              <w:rPr>
                <w:i/>
                <w:iCs/>
                <w:color w:val="000000"/>
              </w:rPr>
              <w:t>Excel 2016: práce s databázemi a kontingenčními tabulkami</w:t>
            </w:r>
            <w:r w:rsidRPr="00C21070">
              <w:rPr>
                <w:color w:val="000000"/>
              </w:rPr>
              <w:t xml:space="preserve">. Praha: </w:t>
            </w:r>
            <w:proofErr w:type="spellStart"/>
            <w:r w:rsidRPr="00C21070">
              <w:rPr>
                <w:color w:val="000000"/>
              </w:rPr>
              <w:t>Grada</w:t>
            </w:r>
            <w:proofErr w:type="spellEnd"/>
            <w:r w:rsidRPr="00C21070">
              <w:rPr>
                <w:color w:val="000000"/>
              </w:rPr>
              <w:t>, 2017, 144 s. ISBN 978-80-271-0477-2.</w:t>
            </w:r>
          </w:p>
          <w:p w14:paraId="6E37701C" w14:textId="77777777" w:rsidR="00EE578F" w:rsidRPr="00C21070" w:rsidRDefault="00EE578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Doporučená literatura</w:t>
            </w:r>
          </w:p>
          <w:p w14:paraId="5FD4CBBF" w14:textId="77777777" w:rsidR="00EE578F" w:rsidRPr="00C21070" w:rsidRDefault="00EE578F" w:rsidP="00C431EC">
            <w:pPr>
              <w:jc w:val="both"/>
            </w:pPr>
            <w:r w:rsidRPr="00C21070">
              <w:rPr>
                <w:color w:val="000000"/>
                <w:shd w:val="clear" w:color="auto" w:fill="FFFFFF"/>
              </w:rPr>
              <w:t>LAURENČÍK, M. </w:t>
            </w:r>
            <w:proofErr w:type="gramStart"/>
            <w:r w:rsidRPr="00C21070">
              <w:rPr>
                <w:i/>
                <w:iCs/>
                <w:color w:val="000000"/>
                <w:shd w:val="clear" w:color="auto" w:fill="FFFFFF"/>
              </w:rPr>
              <w:t>Excel - pokročilé</w:t>
            </w:r>
            <w:proofErr w:type="gramEnd"/>
            <w:r w:rsidRPr="00C21070">
              <w:rPr>
                <w:i/>
                <w:iCs/>
                <w:color w:val="000000"/>
                <w:shd w:val="clear" w:color="auto" w:fill="FFFFFF"/>
              </w:rPr>
              <w:t xml:space="preserve"> nástroje: funkce, makra, databáze, kontingenční tabulky, prezentace, příklady</w:t>
            </w:r>
            <w:r w:rsidRPr="00C21070">
              <w:rPr>
                <w:color w:val="000000"/>
                <w:shd w:val="clear" w:color="auto" w:fill="FFFFFF"/>
              </w:rPr>
              <w:t xml:space="preserve">. Praha: </w:t>
            </w:r>
            <w:proofErr w:type="spellStart"/>
            <w:r w:rsidRPr="00C21070">
              <w:rPr>
                <w:color w:val="000000"/>
                <w:shd w:val="clear" w:color="auto" w:fill="FFFFFF"/>
              </w:rPr>
              <w:t>Grada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>, 2016, 224 s. ISBN 978-80-247-5570-0.</w:t>
            </w:r>
          </w:p>
          <w:p w14:paraId="019935AF" w14:textId="77777777" w:rsidR="00EE578F" w:rsidRPr="00C21070" w:rsidRDefault="00EE578F" w:rsidP="00C431EC">
            <w:pPr>
              <w:jc w:val="both"/>
            </w:pPr>
            <w:r w:rsidRPr="00C21070">
              <w:t xml:space="preserve">MACDONALD, M. </w:t>
            </w:r>
            <w:r w:rsidRPr="00C21070">
              <w:rPr>
                <w:i/>
              </w:rPr>
              <w:t>Access 2007.</w:t>
            </w:r>
            <w:r w:rsidRPr="00C21070">
              <w:t xml:space="preserve"> </w:t>
            </w:r>
            <w:proofErr w:type="spellStart"/>
            <w:r w:rsidRPr="00C21070">
              <w:t>Farnham</w:t>
            </w:r>
            <w:proofErr w:type="spellEnd"/>
            <w:r w:rsidRPr="00C21070">
              <w:t xml:space="preserve">: </w:t>
            </w:r>
            <w:proofErr w:type="spellStart"/>
            <w:r w:rsidRPr="00C21070">
              <w:t>O´Reilly</w:t>
            </w:r>
            <w:proofErr w:type="spellEnd"/>
            <w:r w:rsidRPr="00C21070">
              <w:t xml:space="preserve">, 2007. ISBN 978-0-596-52760-0. </w:t>
            </w:r>
          </w:p>
          <w:p w14:paraId="6DAD1F23" w14:textId="77777777" w:rsidR="00EE578F" w:rsidRPr="00C21070" w:rsidRDefault="00EE578F" w:rsidP="00C431EC">
            <w:pPr>
              <w:jc w:val="both"/>
            </w:pPr>
            <w:r w:rsidRPr="00C21070">
              <w:t xml:space="preserve">MACDONALD, M. </w:t>
            </w:r>
            <w:r w:rsidRPr="00C21070">
              <w:rPr>
                <w:i/>
              </w:rPr>
              <w:t>Excel 2007</w:t>
            </w:r>
            <w:r w:rsidRPr="00C21070">
              <w:t xml:space="preserve">: </w:t>
            </w:r>
            <w:proofErr w:type="spellStart"/>
            <w:r w:rsidRPr="00C21070">
              <w:rPr>
                <w:i/>
              </w:rPr>
              <w:t>the</w:t>
            </w:r>
            <w:proofErr w:type="spellEnd"/>
            <w:r w:rsidRPr="00C21070">
              <w:rPr>
                <w:i/>
              </w:rPr>
              <w:t xml:space="preserve"> </w:t>
            </w:r>
            <w:proofErr w:type="spellStart"/>
            <w:r w:rsidRPr="00C21070">
              <w:rPr>
                <w:i/>
              </w:rPr>
              <w:t>missing</w:t>
            </w:r>
            <w:proofErr w:type="spellEnd"/>
            <w:r w:rsidRPr="00C21070">
              <w:rPr>
                <w:i/>
              </w:rPr>
              <w:t xml:space="preserve"> </w:t>
            </w:r>
            <w:proofErr w:type="spellStart"/>
            <w:r w:rsidRPr="00C21070">
              <w:rPr>
                <w:i/>
              </w:rPr>
              <w:t>manual</w:t>
            </w:r>
            <w:proofErr w:type="spellEnd"/>
            <w:r w:rsidRPr="00C21070">
              <w:t xml:space="preserve">. </w:t>
            </w:r>
            <w:proofErr w:type="spellStart"/>
            <w:r w:rsidRPr="00C21070">
              <w:t>Sebastopol</w:t>
            </w:r>
            <w:proofErr w:type="spellEnd"/>
            <w:r w:rsidRPr="00C21070">
              <w:t xml:space="preserve">, CA: </w:t>
            </w:r>
            <w:proofErr w:type="spellStart"/>
            <w:r w:rsidRPr="00C21070">
              <w:t>Pogue</w:t>
            </w:r>
            <w:proofErr w:type="spellEnd"/>
            <w:r w:rsidRPr="00C21070">
              <w:t xml:space="preserve"> </w:t>
            </w:r>
            <w:proofErr w:type="spellStart"/>
            <w:r w:rsidRPr="00C21070">
              <w:t>Press</w:t>
            </w:r>
            <w:proofErr w:type="spellEnd"/>
            <w:r w:rsidRPr="00C21070">
              <w:t>/</w:t>
            </w:r>
            <w:proofErr w:type="spellStart"/>
            <w:r w:rsidRPr="00C21070">
              <w:t>O´Reilly</w:t>
            </w:r>
            <w:proofErr w:type="spellEnd"/>
            <w:r w:rsidRPr="00C21070">
              <w:t xml:space="preserve">, 2007. ISBN 978-0-596-52759-4. </w:t>
            </w:r>
          </w:p>
          <w:p w14:paraId="25907422" w14:textId="77777777" w:rsidR="00EE578F" w:rsidRPr="00C21070" w:rsidRDefault="00EE578F" w:rsidP="00C431EC">
            <w:pPr>
              <w:jc w:val="both"/>
            </w:pPr>
            <w:r w:rsidRPr="00C21070">
              <w:t>NAVARRŮ, M. </w:t>
            </w:r>
            <w:r w:rsidRPr="00C21070">
              <w:rPr>
                <w:i/>
              </w:rPr>
              <w:t>Excel 2016: podrobný průvodce uživatele.</w:t>
            </w:r>
            <w:r w:rsidRPr="00C21070">
              <w:t xml:space="preserve"> Praha: </w:t>
            </w:r>
            <w:proofErr w:type="spellStart"/>
            <w:r w:rsidRPr="00C21070">
              <w:t>Grada</w:t>
            </w:r>
            <w:proofErr w:type="spellEnd"/>
            <w:r w:rsidRPr="00C21070">
              <w:t xml:space="preserve">, 2016, 229 s. ISBN 978-80-271-0193-1. </w:t>
            </w:r>
          </w:p>
          <w:p w14:paraId="31C40974" w14:textId="77777777" w:rsidR="00EE578F" w:rsidRPr="00C21070" w:rsidRDefault="00EE578F" w:rsidP="00C431EC">
            <w:pPr>
              <w:jc w:val="both"/>
            </w:pPr>
            <w:r w:rsidRPr="00C21070">
              <w:rPr>
                <w:color w:val="000000"/>
                <w:shd w:val="clear" w:color="auto" w:fill="FFFFFF"/>
              </w:rPr>
              <w:t>PECINOVSKÝ, J. </w:t>
            </w:r>
            <w:r w:rsidRPr="00C21070">
              <w:rPr>
                <w:i/>
                <w:iCs/>
                <w:color w:val="000000"/>
                <w:shd w:val="clear" w:color="auto" w:fill="FFFFFF"/>
              </w:rPr>
              <w:t>333 tipů a triků pro Microsoft Excel 2013: [sbírka nejužitečnějších postupů a řešení]</w:t>
            </w:r>
            <w:r w:rsidRPr="00C21070">
              <w:rPr>
                <w:color w:val="000000"/>
                <w:shd w:val="clear" w:color="auto" w:fill="FFFFFF"/>
              </w:rPr>
              <w:t xml:space="preserve">. Brno: </w:t>
            </w:r>
            <w:proofErr w:type="spellStart"/>
            <w:r w:rsidRPr="00C21070">
              <w:rPr>
                <w:color w:val="000000"/>
                <w:shd w:val="clear" w:color="auto" w:fill="FFFFFF"/>
              </w:rPr>
              <w:t>Computer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21070">
              <w:rPr>
                <w:color w:val="000000"/>
                <w:shd w:val="clear" w:color="auto" w:fill="FFFFFF"/>
              </w:rPr>
              <w:t>Press</w:t>
            </w:r>
            <w:proofErr w:type="spellEnd"/>
            <w:r w:rsidRPr="00C21070">
              <w:rPr>
                <w:color w:val="000000"/>
                <w:shd w:val="clear" w:color="auto" w:fill="FFFFFF"/>
              </w:rPr>
              <w:t>, 2014, 216 s. ISBN 978-80-251-4130-4.</w:t>
            </w:r>
          </w:p>
        </w:tc>
      </w:tr>
      <w:tr w:rsidR="00EE578F" w:rsidRPr="00C21070" w14:paraId="660DB016" w14:textId="77777777" w:rsidTr="00C431EC">
        <w:tc>
          <w:tcPr>
            <w:tcW w:w="9930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5F8D4EE" w14:textId="77777777" w:rsidR="00EE578F" w:rsidRPr="00C21070" w:rsidRDefault="00EE578F" w:rsidP="00C431EC">
            <w:pPr>
              <w:jc w:val="center"/>
              <w:rPr>
                <w:b/>
              </w:rPr>
            </w:pPr>
            <w:r w:rsidRPr="00C21070">
              <w:rPr>
                <w:b/>
              </w:rPr>
              <w:t>Informace ke kombinované nebo distanční formě</w:t>
            </w:r>
          </w:p>
        </w:tc>
      </w:tr>
      <w:tr w:rsidR="00EE578F" w:rsidRPr="00C21070" w14:paraId="118EE9E8" w14:textId="77777777" w:rsidTr="00C431EC">
        <w:tc>
          <w:tcPr>
            <w:tcW w:w="4824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6291F20" w14:textId="77777777" w:rsidR="00EE578F" w:rsidRPr="00C21070" w:rsidRDefault="00EE578F" w:rsidP="00C431EC">
            <w:pPr>
              <w:jc w:val="both"/>
            </w:pPr>
            <w:r w:rsidRPr="00C21070">
              <w:rPr>
                <w:b/>
              </w:rPr>
              <w:t>Rozsah konzultací (soustředění)</w:t>
            </w:r>
          </w:p>
        </w:tc>
        <w:tc>
          <w:tcPr>
            <w:tcW w:w="896" w:type="dxa"/>
            <w:tcBorders>
              <w:top w:val="single" w:sz="2" w:space="0" w:color="auto"/>
            </w:tcBorders>
          </w:tcPr>
          <w:p w14:paraId="629BCE03" w14:textId="77777777" w:rsidR="00EE578F" w:rsidRPr="00C21070" w:rsidRDefault="00EE578F" w:rsidP="00C431EC">
            <w:pPr>
              <w:jc w:val="center"/>
            </w:pPr>
            <w:r w:rsidRPr="00C21070">
              <w:t>10</w:t>
            </w:r>
          </w:p>
        </w:tc>
        <w:tc>
          <w:tcPr>
            <w:tcW w:w="4210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E3B3C8F" w14:textId="77777777" w:rsidR="00EE578F" w:rsidRPr="00C21070" w:rsidRDefault="00EE578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 xml:space="preserve">hodin </w:t>
            </w:r>
          </w:p>
        </w:tc>
      </w:tr>
      <w:tr w:rsidR="00EE578F" w:rsidRPr="00C21070" w14:paraId="2ABBFF99" w14:textId="77777777" w:rsidTr="00C431EC">
        <w:tc>
          <w:tcPr>
            <w:tcW w:w="9930" w:type="dxa"/>
            <w:gridSpan w:val="8"/>
            <w:shd w:val="clear" w:color="auto" w:fill="F7CAAC"/>
          </w:tcPr>
          <w:p w14:paraId="32B02659" w14:textId="77777777" w:rsidR="00EE578F" w:rsidRPr="00C21070" w:rsidRDefault="00EE578F" w:rsidP="00C431EC">
            <w:pPr>
              <w:jc w:val="both"/>
              <w:rPr>
                <w:b/>
              </w:rPr>
            </w:pPr>
            <w:r w:rsidRPr="00C21070">
              <w:rPr>
                <w:b/>
              </w:rPr>
              <w:t>Informace o způsobu kontaktu s vyučujícím</w:t>
            </w:r>
          </w:p>
        </w:tc>
      </w:tr>
      <w:tr w:rsidR="00EE578F" w:rsidRPr="00C21070" w14:paraId="5C237558" w14:textId="77777777" w:rsidTr="00C431EC">
        <w:trPr>
          <w:trHeight w:val="274"/>
        </w:trPr>
        <w:tc>
          <w:tcPr>
            <w:tcW w:w="9930" w:type="dxa"/>
            <w:gridSpan w:val="8"/>
          </w:tcPr>
          <w:p w14:paraId="09494D34" w14:textId="77777777" w:rsidR="00EE578F" w:rsidRPr="00C21070" w:rsidRDefault="00EE578F" w:rsidP="00C431EC">
            <w:pPr>
              <w:jc w:val="both"/>
            </w:pPr>
            <w:r w:rsidRPr="00C21070">
              <w:t xml:space="preserve">Podle Vnitřního předpisu FaME má každý akademický pracovník stanoveny konzultační hodiny v rozsahu </w:t>
            </w:r>
            <w:proofErr w:type="gramStart"/>
            <w:r w:rsidRPr="00C21070">
              <w:t>2h</w:t>
            </w:r>
            <w:proofErr w:type="gramEnd"/>
            <w:r w:rsidRPr="00C21070">
              <w:t xml:space="preserve"> týdně. Dále je možno komunikovat s vyučujícím prostřednictvím e-mailu nebo v rámci LMS </w:t>
            </w:r>
            <w:proofErr w:type="spellStart"/>
            <w:r w:rsidRPr="00C21070">
              <w:t>Moodle</w:t>
            </w:r>
            <w:proofErr w:type="spellEnd"/>
            <w:r w:rsidRPr="00C21070">
              <w:t>, ve kterém jsou připraveny všechny předměty Fakulty managementu a ekonomiky.</w:t>
            </w:r>
          </w:p>
        </w:tc>
      </w:tr>
    </w:tbl>
    <w:p w14:paraId="57598650" w14:textId="77777777" w:rsidR="00803D1E" w:rsidRDefault="00803D1E"/>
    <w:sectPr w:rsidR="00803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áš Urbánek">
    <w15:presenceInfo w15:providerId="AD" w15:userId="S-1-5-21-770070720-3945125243-2690725130-182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8F"/>
    <w:rsid w:val="00803D1E"/>
    <w:rsid w:val="00BD221C"/>
    <w:rsid w:val="00E3644D"/>
    <w:rsid w:val="00EE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DD7A"/>
  <w15:chartTrackingRefBased/>
  <w15:docId w15:val="{63CB3ADB-89D8-445B-A16E-9F8EEB368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E5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B69552E04F10489B6292703FAA979D" ma:contentTypeVersion="14" ma:contentTypeDescription="Vytvoří nový dokument" ma:contentTypeScope="" ma:versionID="68b1e9398c9b222e085870f8ee772fb0">
  <xsd:schema xmlns:xsd="http://www.w3.org/2001/XMLSchema" xmlns:xs="http://www.w3.org/2001/XMLSchema" xmlns:p="http://schemas.microsoft.com/office/2006/metadata/properties" xmlns:ns3="642ba918-abf5-4b24-be86-5971c7630f93" xmlns:ns4="d767f227-c150-40d9-80d4-012dd8b6053b" targetNamespace="http://schemas.microsoft.com/office/2006/metadata/properties" ma:root="true" ma:fieldsID="a737f06ac95cbca956d33935af1fec70" ns3:_="" ns4:_="">
    <xsd:import namespace="642ba918-abf5-4b24-be86-5971c7630f93"/>
    <xsd:import namespace="d767f227-c150-40d9-80d4-012dd8b605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2ba918-abf5-4b24-be86-5971c7630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7f227-c150-40d9-80d4-012dd8b6053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F839AB-22B7-4A3B-BC53-318B6588D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2ba918-abf5-4b24-be86-5971c7630f93"/>
    <ds:schemaRef ds:uri="d767f227-c150-40d9-80d4-012dd8b60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05B03-C0A7-4D0F-B7B1-C696B536F8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72475C-1952-41FD-8A8F-8F1D4DE9D177}">
  <ds:schemaRefs>
    <ds:schemaRef ds:uri="http://purl.org/dc/dcmitype/"/>
    <ds:schemaRef ds:uri="d767f227-c150-40d9-80d4-012dd8b6053b"/>
    <ds:schemaRef ds:uri="http://schemas.microsoft.com/office/2006/documentManagement/types"/>
    <ds:schemaRef ds:uri="http://schemas.microsoft.com/office/infopath/2007/PartnerControls"/>
    <ds:schemaRef ds:uri="642ba918-abf5-4b24-be86-5971c7630f93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3310</Characters>
  <Application>Microsoft Office Word</Application>
  <DocSecurity>4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Samsonková</dc:creator>
  <cp:keywords/>
  <dc:description/>
  <cp:lastModifiedBy>Pavla Trefilová</cp:lastModifiedBy>
  <cp:revision>2</cp:revision>
  <dcterms:created xsi:type="dcterms:W3CDTF">2022-09-12T08:51:00Z</dcterms:created>
  <dcterms:modified xsi:type="dcterms:W3CDTF">2022-09-12T08:51:00Z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0x01010081B69552E04F10489B6292703FAA979D</vt:lpwstr>
  </property>
</Properties>
</file>